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B1E" w:rsidRDefault="006327F4">
      <w:pPr>
        <w:tabs>
          <w:tab w:val="left" w:pos="708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0" w:name="_gjdgxs"/>
      <w:bookmarkStart w:id="1" w:name="_GoBack"/>
      <w:bookmarkEnd w:id="0"/>
      <w:bookmarkEnd w:id="1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Информационная справка </w:t>
      </w:r>
    </w:p>
    <w:p w:rsidR="00D24B1E" w:rsidRDefault="006327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к депутатским слушаниям на тему: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br/>
        <w:t xml:space="preserve">«Об итогах реализации национальных проектов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br/>
        <w:t xml:space="preserve">в Ханты-Мансийском автономном округе – Югре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br/>
        <w:t>за 2022 год и отчетный период 2023 года»</w:t>
      </w:r>
    </w:p>
    <w:p w:rsidR="00D24B1E" w:rsidRDefault="006327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(Голубев Д.И.)</w:t>
      </w:r>
    </w:p>
    <w:p w:rsidR="00D24B1E" w:rsidRDefault="00D24B1E">
      <w:pPr>
        <w:tabs>
          <w:tab w:val="left" w:pos="708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24B1E" w:rsidRDefault="006327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В Ханты-Мансийском автономном округе – Югре (далее – автономный округ) реализуется 50 региональных проектов, входящих в состав федеральных.</w:t>
      </w:r>
    </w:p>
    <w:p w:rsidR="00D24B1E" w:rsidRDefault="006327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По итогам 2022 года по сравнению с 2021 годом отмечается положительная динамика по уровню кассового исполнения – рост с 95 % до 99 % и достижения показателей национальных проектов – рост с 94 % </w:t>
      </w:r>
      <w:r>
        <w:rPr>
          <w:rFonts w:ascii="Times New Roman" w:eastAsia="Times New Roman" w:hAnsi="Times New Roman" w:cs="Times New Roman"/>
          <w:sz w:val="32"/>
          <w:szCs w:val="32"/>
        </w:rPr>
        <w:br/>
        <w:t>до 96 %. Достижение контрольных точек осталось на прежнем уровне – 99 %.</w:t>
      </w:r>
    </w:p>
    <w:p w:rsidR="00D24B1E" w:rsidRDefault="006327F4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ab/>
        <w:t xml:space="preserve">Отмечу увеличение абсолютных значений по всем трем направлениям. </w:t>
      </w:r>
    </w:p>
    <w:tbl>
      <w:tblPr>
        <w:tblW w:w="10009" w:type="dxa"/>
        <w:tblLook w:val="04A0" w:firstRow="1" w:lastRow="0" w:firstColumn="1" w:lastColumn="0" w:noHBand="0" w:noVBand="1"/>
      </w:tblPr>
      <w:tblGrid>
        <w:gridCol w:w="2205"/>
        <w:gridCol w:w="1192"/>
        <w:gridCol w:w="1262"/>
        <w:gridCol w:w="1367"/>
        <w:gridCol w:w="1340"/>
        <w:gridCol w:w="1276"/>
        <w:gridCol w:w="1367"/>
      </w:tblGrid>
      <w:tr w:rsidR="00D24B1E">
        <w:trPr>
          <w:trHeight w:val="303"/>
        </w:trPr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B1E" w:rsidRDefault="00D24B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dxa"/>
            <w:gridSpan w:val="3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1E" w:rsidRDefault="006327F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3983" w:type="dxa"/>
            <w:gridSpan w:val="3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1E" w:rsidRDefault="006327F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D24B1E">
        <w:trPr>
          <w:trHeight w:val="300"/>
        </w:trPr>
        <w:tc>
          <w:tcPr>
            <w:tcW w:w="2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B1E" w:rsidRDefault="00D24B1E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B1E" w:rsidRDefault="006327F4">
            <w:pPr>
              <w:spacing w:after="0" w:line="360" w:lineRule="auto"/>
              <w:ind w:firstLine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126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B1E" w:rsidRDefault="006327F4">
            <w:pPr>
              <w:spacing w:after="0" w:line="360" w:lineRule="auto"/>
              <w:ind w:firstLine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Факт</w:t>
            </w:r>
          </w:p>
        </w:tc>
        <w:tc>
          <w:tcPr>
            <w:tcW w:w="13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B1E" w:rsidRDefault="006327F4">
            <w:pPr>
              <w:spacing w:after="0" w:line="360" w:lineRule="auto"/>
              <w:ind w:firstLine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Исполнение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B1E" w:rsidRDefault="006327F4">
            <w:pPr>
              <w:spacing w:after="0" w:line="360" w:lineRule="auto"/>
              <w:ind w:firstLine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B1E" w:rsidRDefault="006327F4">
            <w:pPr>
              <w:spacing w:after="0" w:line="360" w:lineRule="auto"/>
              <w:ind w:firstLine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Факт</w:t>
            </w:r>
          </w:p>
        </w:tc>
        <w:tc>
          <w:tcPr>
            <w:tcW w:w="13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B1E" w:rsidRDefault="006327F4">
            <w:pPr>
              <w:spacing w:after="0" w:line="360" w:lineRule="auto"/>
              <w:ind w:firstLine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Исполнение</w:t>
            </w:r>
          </w:p>
        </w:tc>
      </w:tr>
      <w:tr w:rsidR="00D24B1E">
        <w:trPr>
          <w:trHeight w:val="317"/>
        </w:trPr>
        <w:tc>
          <w:tcPr>
            <w:tcW w:w="220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B1E" w:rsidRDefault="006327F4">
            <w:pPr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Касса, млн руб.</w:t>
            </w:r>
          </w:p>
        </w:tc>
        <w:tc>
          <w:tcPr>
            <w:tcW w:w="11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1E" w:rsidRDefault="006327F4">
            <w:pPr>
              <w:spacing w:after="0" w:line="360" w:lineRule="auto"/>
              <w:ind w:firstLine="12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32 464</w:t>
            </w:r>
          </w:p>
        </w:tc>
        <w:tc>
          <w:tcPr>
            <w:tcW w:w="126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1E" w:rsidRDefault="006327F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30 762</w:t>
            </w:r>
          </w:p>
        </w:tc>
        <w:tc>
          <w:tcPr>
            <w:tcW w:w="13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1E" w:rsidRDefault="006327F4">
            <w:pPr>
              <w:spacing w:after="0" w:line="360" w:lineRule="auto"/>
              <w:ind w:firstLine="12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95 %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1E" w:rsidRDefault="006327F4">
            <w:pPr>
              <w:spacing w:after="0" w:line="360" w:lineRule="auto"/>
              <w:ind w:firstLine="12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44 077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1E" w:rsidRDefault="006327F4">
            <w:pPr>
              <w:spacing w:after="0" w:line="360" w:lineRule="auto"/>
              <w:ind w:firstLine="12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43 907</w:t>
            </w:r>
          </w:p>
        </w:tc>
        <w:tc>
          <w:tcPr>
            <w:tcW w:w="13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1E" w:rsidRDefault="006327F4">
            <w:pPr>
              <w:spacing w:after="0" w:line="360" w:lineRule="auto"/>
              <w:ind w:firstLine="12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99 %</w:t>
            </w:r>
          </w:p>
        </w:tc>
      </w:tr>
      <w:tr w:rsidR="00D24B1E">
        <w:trPr>
          <w:trHeight w:val="300"/>
        </w:trPr>
        <w:tc>
          <w:tcPr>
            <w:tcW w:w="220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B1E" w:rsidRDefault="006327F4">
            <w:pPr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1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1E" w:rsidRDefault="006327F4">
            <w:pPr>
              <w:spacing w:after="0" w:line="360" w:lineRule="auto"/>
              <w:ind w:firstLine="12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126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1E" w:rsidRDefault="006327F4">
            <w:pPr>
              <w:spacing w:after="0" w:line="360" w:lineRule="auto"/>
              <w:ind w:firstLine="12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13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1E" w:rsidRDefault="006327F4">
            <w:pPr>
              <w:spacing w:after="0" w:line="360" w:lineRule="auto"/>
              <w:ind w:firstLine="12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94 %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1E" w:rsidRDefault="006327F4">
            <w:pPr>
              <w:spacing w:after="0" w:line="360" w:lineRule="auto"/>
              <w:ind w:firstLine="12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1E" w:rsidRDefault="006327F4">
            <w:pPr>
              <w:spacing w:after="0" w:line="360" w:lineRule="auto"/>
              <w:ind w:firstLine="12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13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1E" w:rsidRDefault="006327F4">
            <w:pPr>
              <w:spacing w:after="0" w:line="360" w:lineRule="auto"/>
              <w:ind w:firstLine="12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96 %</w:t>
            </w:r>
          </w:p>
        </w:tc>
      </w:tr>
      <w:tr w:rsidR="00D24B1E">
        <w:trPr>
          <w:trHeight w:val="300"/>
        </w:trPr>
        <w:tc>
          <w:tcPr>
            <w:tcW w:w="220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B1E" w:rsidRDefault="006327F4">
            <w:pPr>
              <w:spacing w:after="0" w:line="283" w:lineRule="atLeast"/>
              <w:ind w:firstLine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Контрольные точки</w:t>
            </w:r>
          </w:p>
        </w:tc>
        <w:tc>
          <w:tcPr>
            <w:tcW w:w="11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1E" w:rsidRDefault="006327F4">
            <w:pPr>
              <w:spacing w:after="0" w:line="360" w:lineRule="auto"/>
              <w:ind w:firstLine="12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1 137</w:t>
            </w:r>
          </w:p>
        </w:tc>
        <w:tc>
          <w:tcPr>
            <w:tcW w:w="126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1E" w:rsidRDefault="006327F4">
            <w:pPr>
              <w:spacing w:after="0" w:line="360" w:lineRule="auto"/>
              <w:ind w:firstLine="12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1 126</w:t>
            </w:r>
          </w:p>
        </w:tc>
        <w:tc>
          <w:tcPr>
            <w:tcW w:w="13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1E" w:rsidRDefault="006327F4">
            <w:pPr>
              <w:spacing w:after="0" w:line="360" w:lineRule="auto"/>
              <w:ind w:firstLine="12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99 %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1E" w:rsidRDefault="006327F4">
            <w:pPr>
              <w:spacing w:after="0" w:line="360" w:lineRule="auto"/>
              <w:ind w:firstLine="12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1 494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1E" w:rsidRDefault="006327F4">
            <w:pPr>
              <w:spacing w:after="0" w:line="360" w:lineRule="auto"/>
              <w:ind w:firstLine="12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1 481</w:t>
            </w:r>
          </w:p>
        </w:tc>
        <w:tc>
          <w:tcPr>
            <w:tcW w:w="13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1E" w:rsidRDefault="006327F4">
            <w:pPr>
              <w:spacing w:after="0" w:line="360" w:lineRule="auto"/>
              <w:ind w:firstLine="12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99 %</w:t>
            </w:r>
          </w:p>
        </w:tc>
      </w:tr>
    </w:tbl>
    <w:p w:rsidR="00D24B1E" w:rsidRDefault="006327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Кроме того</w:t>
      </w:r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t xml:space="preserve"> представляю данные к сравнению по состоянию </w:t>
      </w:r>
      <w:r>
        <w:rPr>
          <w:rFonts w:ascii="Times New Roman" w:eastAsia="Times New Roman" w:hAnsi="Times New Roman" w:cs="Times New Roman"/>
          <w:sz w:val="32"/>
          <w:szCs w:val="32"/>
        </w:rPr>
        <w:br/>
        <w:t>на 01.06.2023 года с данными за аналогичный период прошлого года.</w:t>
      </w:r>
    </w:p>
    <w:tbl>
      <w:tblPr>
        <w:tblW w:w="10073" w:type="dxa"/>
        <w:tblLayout w:type="fixed"/>
        <w:tblLook w:val="04A0" w:firstRow="1" w:lastRow="0" w:firstColumn="1" w:lastColumn="0" w:noHBand="0" w:noVBand="1"/>
      </w:tblPr>
      <w:tblGrid>
        <w:gridCol w:w="2068"/>
        <w:gridCol w:w="1617"/>
        <w:gridCol w:w="1191"/>
        <w:gridCol w:w="1346"/>
        <w:gridCol w:w="1263"/>
        <w:gridCol w:w="1204"/>
        <w:gridCol w:w="1384"/>
      </w:tblGrid>
      <w:tr w:rsidR="00D24B1E">
        <w:trPr>
          <w:trHeight w:val="303"/>
        </w:trPr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B1E" w:rsidRDefault="00D24B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3" w:type="dxa"/>
            <w:gridSpan w:val="3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1E" w:rsidRDefault="006327F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01.06.2022</w:t>
            </w:r>
          </w:p>
        </w:tc>
        <w:tc>
          <w:tcPr>
            <w:tcW w:w="3850" w:type="dxa"/>
            <w:gridSpan w:val="3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1E" w:rsidRDefault="006327F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27.06.2023</w:t>
            </w:r>
          </w:p>
        </w:tc>
      </w:tr>
      <w:tr w:rsidR="00D24B1E">
        <w:trPr>
          <w:trHeight w:val="300"/>
        </w:trPr>
        <w:tc>
          <w:tcPr>
            <w:tcW w:w="2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B1E" w:rsidRDefault="00D24B1E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B1E" w:rsidRDefault="006327F4">
            <w:pPr>
              <w:spacing w:after="0" w:line="360" w:lineRule="auto"/>
              <w:ind w:firstLine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11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B1E" w:rsidRDefault="006327F4">
            <w:pPr>
              <w:spacing w:after="0" w:line="360" w:lineRule="auto"/>
              <w:ind w:firstLine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Факт</w:t>
            </w:r>
          </w:p>
        </w:tc>
        <w:tc>
          <w:tcPr>
            <w:tcW w:w="134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B1E" w:rsidRDefault="006327F4">
            <w:pPr>
              <w:spacing w:after="0" w:line="360" w:lineRule="auto"/>
              <w:ind w:firstLine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Исполнение</w:t>
            </w:r>
          </w:p>
        </w:tc>
        <w:tc>
          <w:tcPr>
            <w:tcW w:w="126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B1E" w:rsidRDefault="006327F4">
            <w:pPr>
              <w:spacing w:after="0" w:line="360" w:lineRule="auto"/>
              <w:ind w:firstLine="1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120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B1E" w:rsidRDefault="006327F4">
            <w:pPr>
              <w:spacing w:after="0" w:line="360" w:lineRule="auto"/>
              <w:ind w:firstLine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Факт</w:t>
            </w:r>
          </w:p>
        </w:tc>
        <w:tc>
          <w:tcPr>
            <w:tcW w:w="13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B1E" w:rsidRDefault="006327F4">
            <w:pPr>
              <w:spacing w:after="0" w:line="360" w:lineRule="auto"/>
              <w:ind w:firstLine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Исполнение</w:t>
            </w:r>
          </w:p>
        </w:tc>
      </w:tr>
      <w:tr w:rsidR="00D24B1E">
        <w:trPr>
          <w:trHeight w:val="317"/>
        </w:trPr>
        <w:tc>
          <w:tcPr>
            <w:tcW w:w="206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B1E" w:rsidRDefault="006327F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Касса, млн руб.</w:t>
            </w:r>
          </w:p>
        </w:tc>
        <w:tc>
          <w:tcPr>
            <w:tcW w:w="16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1E" w:rsidRDefault="006327F4">
            <w:pPr>
              <w:spacing w:after="0" w:line="360" w:lineRule="auto"/>
              <w:ind w:firstLine="12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10 873</w:t>
            </w:r>
          </w:p>
        </w:tc>
        <w:tc>
          <w:tcPr>
            <w:tcW w:w="11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1E" w:rsidRDefault="006327F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9 469</w:t>
            </w:r>
          </w:p>
        </w:tc>
        <w:tc>
          <w:tcPr>
            <w:tcW w:w="134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1E" w:rsidRDefault="006327F4">
            <w:pPr>
              <w:spacing w:after="0" w:line="360" w:lineRule="auto"/>
              <w:ind w:firstLine="12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87 %</w:t>
            </w:r>
          </w:p>
        </w:tc>
        <w:tc>
          <w:tcPr>
            <w:tcW w:w="126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1E" w:rsidRDefault="006327F4">
            <w:pPr>
              <w:spacing w:after="0" w:line="360" w:lineRule="auto"/>
              <w:ind w:firstLine="12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20 081</w:t>
            </w:r>
          </w:p>
        </w:tc>
        <w:tc>
          <w:tcPr>
            <w:tcW w:w="120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1E" w:rsidRDefault="006327F4">
            <w:pPr>
              <w:spacing w:after="0" w:line="360" w:lineRule="auto"/>
              <w:ind w:firstLine="12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20 669</w:t>
            </w:r>
          </w:p>
        </w:tc>
        <w:tc>
          <w:tcPr>
            <w:tcW w:w="13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1E" w:rsidRDefault="006327F4">
            <w:pPr>
              <w:spacing w:after="0" w:line="360" w:lineRule="auto"/>
              <w:ind w:firstLine="12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103 %</w:t>
            </w:r>
          </w:p>
        </w:tc>
      </w:tr>
      <w:tr w:rsidR="00D24B1E">
        <w:trPr>
          <w:trHeight w:val="300"/>
        </w:trPr>
        <w:tc>
          <w:tcPr>
            <w:tcW w:w="206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B1E" w:rsidRDefault="006327F4">
            <w:pPr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6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1E" w:rsidRDefault="006327F4">
            <w:pPr>
              <w:spacing w:after="0" w:line="360" w:lineRule="auto"/>
              <w:ind w:firstLine="129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  <w:t>125</w:t>
            </w:r>
          </w:p>
        </w:tc>
        <w:tc>
          <w:tcPr>
            <w:tcW w:w="11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1E" w:rsidRDefault="006327F4">
            <w:pPr>
              <w:spacing w:after="0" w:line="360" w:lineRule="auto"/>
              <w:ind w:firstLine="129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  <w:t>115</w:t>
            </w:r>
          </w:p>
        </w:tc>
        <w:tc>
          <w:tcPr>
            <w:tcW w:w="134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1E" w:rsidRDefault="006327F4">
            <w:pPr>
              <w:spacing w:after="0" w:line="360" w:lineRule="auto"/>
              <w:ind w:firstLine="129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  <w:t>92 %</w:t>
            </w:r>
          </w:p>
        </w:tc>
        <w:tc>
          <w:tcPr>
            <w:tcW w:w="126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1E" w:rsidRDefault="006327F4">
            <w:pPr>
              <w:spacing w:after="0" w:line="360" w:lineRule="auto"/>
              <w:ind w:firstLine="129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127</w:t>
            </w:r>
          </w:p>
        </w:tc>
        <w:tc>
          <w:tcPr>
            <w:tcW w:w="120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1E" w:rsidRDefault="006327F4">
            <w:pPr>
              <w:spacing w:after="0" w:line="360" w:lineRule="auto"/>
              <w:ind w:firstLine="129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125</w:t>
            </w:r>
          </w:p>
        </w:tc>
        <w:tc>
          <w:tcPr>
            <w:tcW w:w="13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1E" w:rsidRDefault="006327F4">
            <w:pPr>
              <w:spacing w:after="0" w:line="360" w:lineRule="auto"/>
              <w:ind w:firstLine="12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98 %</w:t>
            </w:r>
          </w:p>
        </w:tc>
      </w:tr>
      <w:tr w:rsidR="00D24B1E">
        <w:trPr>
          <w:trHeight w:val="300"/>
        </w:trPr>
        <w:tc>
          <w:tcPr>
            <w:tcW w:w="206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4B1E" w:rsidRDefault="006327F4">
            <w:pPr>
              <w:spacing w:after="0" w:line="283" w:lineRule="atLeast"/>
              <w:ind w:firstLine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Контрольные точки</w:t>
            </w:r>
          </w:p>
        </w:tc>
        <w:tc>
          <w:tcPr>
            <w:tcW w:w="16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1E" w:rsidRDefault="006327F4">
            <w:pPr>
              <w:spacing w:after="0" w:line="360" w:lineRule="auto"/>
              <w:ind w:firstLine="129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  <w:t>505</w:t>
            </w:r>
          </w:p>
        </w:tc>
        <w:tc>
          <w:tcPr>
            <w:tcW w:w="11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1E" w:rsidRDefault="006327F4">
            <w:pPr>
              <w:spacing w:after="0" w:line="360" w:lineRule="auto"/>
              <w:ind w:firstLine="129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  <w:t>370</w:t>
            </w:r>
          </w:p>
        </w:tc>
        <w:tc>
          <w:tcPr>
            <w:tcW w:w="134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1E" w:rsidRDefault="006327F4">
            <w:pPr>
              <w:spacing w:after="0" w:line="360" w:lineRule="auto"/>
              <w:ind w:firstLine="129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  <w:t>73 %</w:t>
            </w:r>
          </w:p>
        </w:tc>
        <w:tc>
          <w:tcPr>
            <w:tcW w:w="126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1E" w:rsidRDefault="006327F4">
            <w:pPr>
              <w:spacing w:after="0" w:line="360" w:lineRule="auto"/>
              <w:ind w:firstLine="129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550</w:t>
            </w:r>
          </w:p>
        </w:tc>
        <w:tc>
          <w:tcPr>
            <w:tcW w:w="120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1E" w:rsidRDefault="006327F4">
            <w:pPr>
              <w:spacing w:after="0" w:line="360" w:lineRule="auto"/>
              <w:ind w:firstLine="129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550</w:t>
            </w:r>
          </w:p>
        </w:tc>
        <w:tc>
          <w:tcPr>
            <w:tcW w:w="13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B1E" w:rsidRDefault="006327F4">
            <w:pPr>
              <w:spacing w:after="0" w:line="360" w:lineRule="auto"/>
              <w:ind w:firstLine="12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100 %</w:t>
            </w:r>
          </w:p>
        </w:tc>
      </w:tr>
    </w:tbl>
    <w:p w:rsidR="00D24B1E" w:rsidRDefault="00D24B1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D24B1E" w:rsidRDefault="00D24B1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D24B1E" w:rsidRDefault="006327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Кассовое освоение региональных проектов.</w:t>
      </w:r>
    </w:p>
    <w:p w:rsidR="00D24B1E" w:rsidRDefault="006327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На 2022 год 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запланировано к освоению 44 077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млн руб., общее исполнение составило 99%. </w:t>
      </w:r>
    </w:p>
    <w:p w:rsidR="00D24B1E" w:rsidRDefault="006327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По итогам 2022 года в зоне внимания находились три национальных проекта:</w:t>
      </w:r>
    </w:p>
    <w:p w:rsidR="00D24B1E" w:rsidRDefault="006327F4">
      <w:pPr>
        <w:pStyle w:val="afd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Национальный проект «Жилье и городская среда»: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план </w:t>
      </w:r>
      <w:r>
        <w:rPr>
          <w:rFonts w:ascii="Times New Roman" w:eastAsia="Times New Roman" w:hAnsi="Times New Roman" w:cs="Times New Roman"/>
          <w:sz w:val="32"/>
          <w:szCs w:val="32"/>
        </w:rPr>
        <w:br/>
        <w:t xml:space="preserve">10 480 млн руб., факт – 9 992 млн руб. Исполнение составило – 95 %. </w:t>
      </w:r>
    </w:p>
    <w:p w:rsidR="00D24B1E" w:rsidRDefault="006327F4">
      <w:pPr>
        <w:pStyle w:val="afd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Низкое кассовое освоение в региональном проекте </w:t>
      </w:r>
      <w:r>
        <w:rPr>
          <w:rFonts w:ascii="Times New Roman" w:eastAsia="Times New Roman" w:hAnsi="Times New Roman" w:cs="Times New Roman"/>
          <w:i/>
          <w:sz w:val="32"/>
          <w:szCs w:val="32"/>
        </w:rPr>
        <w:t>«Обеспечение сокращения непригодного для проживания жилищного фонда»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(остаток </w:t>
      </w:r>
      <w:r>
        <w:rPr>
          <w:rFonts w:ascii="Times New Roman" w:eastAsia="Times New Roman" w:hAnsi="Times New Roman" w:cs="Times New Roman"/>
          <w:sz w:val="32"/>
          <w:szCs w:val="32"/>
        </w:rPr>
        <w:br/>
        <w:t>468 млн руб. – 6 % от бюджета проекта).</w:t>
      </w:r>
    </w:p>
    <w:p w:rsidR="00D24B1E" w:rsidRDefault="006327F4">
      <w:pPr>
        <w:pStyle w:val="afd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Причины: </w:t>
      </w:r>
    </w:p>
    <w:p w:rsidR="00D24B1E" w:rsidRDefault="006327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Рассмотрение вопросов расселения граждан в судебном порядке, приостановка аукционных процедур на приобретения жилых помещений на основании предписаний ФАС, а также экономия, состоявшаяся по итогам аукционов на приобретение жилых помещений.</w:t>
      </w:r>
    </w:p>
    <w:p w:rsidR="00D24B1E" w:rsidRDefault="006327F4">
      <w:pPr>
        <w:pStyle w:val="af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Национальный проект «Здравоохранение»</w:t>
      </w:r>
      <w:r>
        <w:rPr>
          <w:rFonts w:ascii="Times New Roman" w:hAnsi="Times New Roman" w:cs="Times New Roman"/>
          <w:sz w:val="32"/>
          <w:szCs w:val="32"/>
        </w:rPr>
        <w:t xml:space="preserve">: план 3 177 млн руб., факт – 2 942 млн руб. Исполнение составило – 93 %. </w:t>
      </w:r>
    </w:p>
    <w:p w:rsidR="00D24B1E" w:rsidRDefault="006327F4">
      <w:pPr>
        <w:pStyle w:val="af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Низкое кассовое освоение в региональных проектах:</w:t>
      </w:r>
    </w:p>
    <w:p w:rsidR="00D24B1E" w:rsidRDefault="006327F4">
      <w:pPr>
        <w:pStyle w:val="af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«Модернизация первичного звена здравоохранения»</w:t>
      </w:r>
      <w:r>
        <w:rPr>
          <w:rFonts w:ascii="Times New Roman" w:hAnsi="Times New Roman" w:cs="Times New Roman"/>
          <w:sz w:val="32"/>
          <w:szCs w:val="32"/>
        </w:rPr>
        <w:t xml:space="preserve"> (остаток</w:t>
      </w:r>
      <w:r>
        <w:rPr>
          <w:rFonts w:ascii="Times New Roman" w:hAnsi="Times New Roman" w:cs="Times New Roman"/>
          <w:sz w:val="32"/>
          <w:szCs w:val="32"/>
        </w:rPr>
        <w:br/>
        <w:t xml:space="preserve">125 млн руб. </w:t>
      </w:r>
      <w:r>
        <w:rPr>
          <w:rFonts w:ascii="Times New Roman" w:eastAsia="Times New Roman" w:hAnsi="Times New Roman" w:cs="Times New Roman"/>
          <w:sz w:val="32"/>
          <w:szCs w:val="32"/>
        </w:rPr>
        <w:t>– 7 % от бюджета проекта).</w:t>
      </w:r>
    </w:p>
    <w:p w:rsidR="00D24B1E" w:rsidRDefault="006327F4">
      <w:pPr>
        <w:pStyle w:val="af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Причины низкого кассового освоения: </w:t>
      </w:r>
    </w:p>
    <w:p w:rsidR="00D24B1E" w:rsidRDefault="006327F4">
      <w:pPr>
        <w:pStyle w:val="afd"/>
        <w:spacing w:after="0" w:line="360" w:lineRule="auto"/>
        <w:ind w:left="0" w:firstLine="709"/>
        <w:jc w:val="both"/>
        <w:rPr>
          <w:rFonts w:ascii="Times New Roman" w:hAnsi="Times New Roman"/>
          <w:strike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1) Поставка компьютерного томографа в </w:t>
      </w:r>
      <w:proofErr w:type="spellStart"/>
      <w:r>
        <w:rPr>
          <w:rFonts w:ascii="Times New Roman" w:hAnsi="Times New Roman" w:cs="Times New Roman"/>
          <w:sz w:val="32"/>
          <w:szCs w:val="32"/>
        </w:rPr>
        <w:t>Нефтеюганскую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районную больницу осуществлена позже запланированного срока – 23.01.2023. </w:t>
      </w:r>
      <w:r>
        <w:rPr>
          <w:rFonts w:ascii="Times New Roman" w:hAnsi="Times New Roman"/>
          <w:sz w:val="32"/>
          <w:szCs w:val="32"/>
        </w:rPr>
        <w:t>Оплата произведена в 01.04.2023 года.</w:t>
      </w:r>
    </w:p>
    <w:p w:rsidR="00D24B1E" w:rsidRDefault="006327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2) Несвоевременный ввод объекта в эксплуатацию в связи с нарушением сроков графика производства СМР по контракту с подрядной организацией по объекту «Врачебная амбулатория с дневным </w:t>
      </w:r>
      <w:r>
        <w:rPr>
          <w:rFonts w:ascii="Times New Roman" w:hAnsi="Times New Roman" w:cs="Times New Roman"/>
          <w:sz w:val="32"/>
          <w:szCs w:val="32"/>
        </w:rPr>
        <w:lastRenderedPageBreak/>
        <w:t xml:space="preserve">стационаром в село </w:t>
      </w:r>
      <w:proofErr w:type="spellStart"/>
      <w:r>
        <w:rPr>
          <w:rFonts w:ascii="Times New Roman" w:hAnsi="Times New Roman" w:cs="Times New Roman"/>
          <w:sz w:val="32"/>
          <w:szCs w:val="32"/>
        </w:rPr>
        <w:t>Локосово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». </w:t>
      </w:r>
      <w:r>
        <w:rPr>
          <w:rFonts w:ascii="Times New Roman" w:eastAsia="Times New Roman" w:hAnsi="Times New Roman" w:cs="Times New Roman"/>
          <w:sz w:val="32"/>
          <w:szCs w:val="32"/>
        </w:rPr>
        <w:t>17.03.2023 расторгнут контракт с подрядчиком на выполнение ПИР+СМР по причине низкого уровня выполнения работ (18%). Заключен новый контракт 19.05.2023 на завершение СМР с ед. поставщиком (распоряжение Правительства автономного округа № 276-рп от 16.05.2023). Плановый срок ввода объекта - 20.09.2023, лицензирования - 01.12.2023.</w:t>
      </w:r>
    </w:p>
    <w:p w:rsidR="00D24B1E" w:rsidRDefault="006327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 состоянию на 19.06.2023 введены следующие объекты: </w:t>
      </w:r>
      <w:r>
        <w:rPr>
          <w:rFonts w:ascii="Times New Roman" w:hAnsi="Times New Roman" w:cs="Times New Roman"/>
          <w:sz w:val="32"/>
          <w:szCs w:val="32"/>
        </w:rPr>
        <w:br/>
        <w:t xml:space="preserve">в д. </w:t>
      </w:r>
      <w:proofErr w:type="spellStart"/>
      <w:r>
        <w:rPr>
          <w:rFonts w:ascii="Times New Roman" w:hAnsi="Times New Roman" w:cs="Times New Roman"/>
          <w:sz w:val="32"/>
          <w:szCs w:val="32"/>
        </w:rPr>
        <w:t>Согом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– введен 17.04.2023, п. Кирпичный – введен 17.04.2023, </w:t>
      </w:r>
      <w:r>
        <w:rPr>
          <w:rFonts w:ascii="Times New Roman" w:hAnsi="Times New Roman" w:cs="Times New Roman"/>
          <w:sz w:val="32"/>
          <w:szCs w:val="32"/>
        </w:rPr>
        <w:br/>
        <w:t xml:space="preserve">с. </w:t>
      </w:r>
      <w:proofErr w:type="spellStart"/>
      <w:r>
        <w:rPr>
          <w:rFonts w:ascii="Times New Roman" w:hAnsi="Times New Roman" w:cs="Times New Roman"/>
          <w:sz w:val="32"/>
          <w:szCs w:val="32"/>
        </w:rPr>
        <w:t>Леуши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– введен 19.05.2023, с. Малый </w:t>
      </w:r>
      <w:proofErr w:type="spellStart"/>
      <w:r>
        <w:rPr>
          <w:rFonts w:ascii="Times New Roman" w:hAnsi="Times New Roman" w:cs="Times New Roman"/>
          <w:sz w:val="32"/>
          <w:szCs w:val="32"/>
        </w:rPr>
        <w:t>Атлым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– введен 15.06.2023, </w:t>
      </w:r>
      <w:r>
        <w:rPr>
          <w:rFonts w:ascii="Times New Roman" w:hAnsi="Times New Roman" w:cs="Times New Roman"/>
          <w:sz w:val="32"/>
          <w:szCs w:val="32"/>
        </w:rPr>
        <w:br/>
        <w:t xml:space="preserve">с. </w:t>
      </w:r>
      <w:proofErr w:type="spellStart"/>
      <w:r>
        <w:rPr>
          <w:rFonts w:ascii="Times New Roman" w:hAnsi="Times New Roman" w:cs="Times New Roman"/>
          <w:sz w:val="32"/>
          <w:szCs w:val="32"/>
        </w:rPr>
        <w:t>Болчары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– введен 15.06.2023, ожидаем ввод в п. Сосьва - 25.08.2023.</w:t>
      </w:r>
    </w:p>
    <w:p w:rsidR="00D24B1E" w:rsidRDefault="006327F4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i/>
          <w:sz w:val="32"/>
          <w:szCs w:val="32"/>
        </w:rPr>
        <w:t>«Борьба с сердечно-сосудистыми заболеваниями</w:t>
      </w:r>
      <w:r>
        <w:rPr>
          <w:rFonts w:ascii="Times New Roman" w:hAnsi="Times New Roman"/>
          <w:b/>
          <w:sz w:val="32"/>
          <w:szCs w:val="32"/>
        </w:rPr>
        <w:t>»</w:t>
      </w:r>
      <w:r>
        <w:rPr>
          <w:rFonts w:ascii="Times New Roman" w:hAnsi="Times New Roman"/>
          <w:sz w:val="32"/>
          <w:szCs w:val="32"/>
        </w:rPr>
        <w:t xml:space="preserve"> (остаток</w:t>
      </w:r>
      <w:r>
        <w:rPr>
          <w:rFonts w:ascii="Times New Roman" w:hAnsi="Times New Roman"/>
          <w:sz w:val="32"/>
          <w:szCs w:val="32"/>
        </w:rPr>
        <w:br/>
        <w:t xml:space="preserve"> 100 млн. руб.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– 36 % от бюджета проекта).</w:t>
      </w:r>
    </w:p>
    <w:p w:rsidR="00D24B1E" w:rsidRDefault="006327F4">
      <w:pPr>
        <w:pStyle w:val="afd"/>
        <w:spacing w:after="0" w:line="36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Причина низкого кассового освоения связана с недопоставкой магнитно-резонансного томографа для </w:t>
      </w:r>
      <w:proofErr w:type="spellStart"/>
      <w:r>
        <w:rPr>
          <w:rFonts w:ascii="Times New Roman" w:hAnsi="Times New Roman"/>
          <w:sz w:val="32"/>
          <w:szCs w:val="32"/>
        </w:rPr>
        <w:t>Сургутского</w:t>
      </w:r>
      <w:proofErr w:type="spellEnd"/>
      <w:r>
        <w:rPr>
          <w:rFonts w:ascii="Times New Roman" w:hAnsi="Times New Roman"/>
          <w:sz w:val="32"/>
          <w:szCs w:val="32"/>
        </w:rPr>
        <w:t xml:space="preserve"> кардиоцентра. </w:t>
      </w:r>
    </w:p>
    <w:p w:rsidR="00D24B1E" w:rsidRDefault="006327F4">
      <w:pPr>
        <w:pStyle w:val="afd"/>
        <w:spacing w:after="0" w:line="36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Ввод в эксплуатацию оборудования осуществлен 01.03.2023, оплата произведена 02.03.2023 из средств государственной программы «Современное здравоохранение».</w:t>
      </w:r>
    </w:p>
    <w:p w:rsidR="00D24B1E" w:rsidRDefault="006327F4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i/>
          <w:sz w:val="32"/>
          <w:szCs w:val="32"/>
        </w:rPr>
        <w:t xml:space="preserve"> «Цифровой контур здравоохранения»</w:t>
      </w:r>
      <w:r>
        <w:rPr>
          <w:rFonts w:ascii="Times New Roman" w:hAnsi="Times New Roman"/>
          <w:sz w:val="32"/>
          <w:szCs w:val="32"/>
        </w:rPr>
        <w:t xml:space="preserve"> (остаток 9 млн руб.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– 6 % от бюджета проекта).</w:t>
      </w:r>
    </w:p>
    <w:p w:rsidR="00D24B1E" w:rsidRDefault="006327F4">
      <w:pPr>
        <w:pStyle w:val="afd"/>
        <w:spacing w:after="0" w:line="36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Причина низкого кассового исполнения заключается в не</w:t>
      </w:r>
      <w:ins w:id="2" w:author="Microsoft Office User" w:date="2023-06-23T08:32:00Z">
        <w:r>
          <w:rPr>
            <w:rFonts w:ascii="Times New Roman" w:hAnsi="Times New Roman"/>
            <w:sz w:val="32"/>
            <w:szCs w:val="32"/>
          </w:rPr>
          <w:t>до</w:t>
        </w:r>
      </w:ins>
      <w:r>
        <w:rPr>
          <w:rFonts w:ascii="Times New Roman" w:hAnsi="Times New Roman"/>
          <w:sz w:val="32"/>
          <w:szCs w:val="32"/>
        </w:rPr>
        <w:t xml:space="preserve">поставке оборудования в БУ «Медицинский информационно-аналитический центр» в связи с неисполнением поставщиком своих обязательств. </w:t>
      </w:r>
    </w:p>
    <w:p w:rsidR="00D24B1E" w:rsidRDefault="006327F4">
      <w:pPr>
        <w:pStyle w:val="afd"/>
        <w:spacing w:after="0" w:line="36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Оплата произведена 19 мая 2023 года.</w:t>
      </w:r>
    </w:p>
    <w:p w:rsidR="00D24B1E" w:rsidRDefault="006327F4">
      <w:pPr>
        <w:pStyle w:val="afd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Национальный проект «Образование»: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план – 5 265 млн руб., </w:t>
      </w:r>
      <w:r>
        <w:rPr>
          <w:rFonts w:ascii="Times New Roman" w:eastAsia="Times New Roman" w:hAnsi="Times New Roman" w:cs="Times New Roman"/>
          <w:sz w:val="32"/>
          <w:szCs w:val="32"/>
        </w:rPr>
        <w:br/>
        <w:t xml:space="preserve">факт – 5 017 млн руб. Исполнение составило – 95 %. </w:t>
      </w:r>
    </w:p>
    <w:p w:rsidR="00D24B1E" w:rsidRDefault="006327F4">
      <w:pPr>
        <w:pStyle w:val="afd"/>
        <w:spacing w:after="0" w:line="36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Отставание в кассовом освоении в региональном проекте «Современная школа».</w:t>
      </w:r>
    </w:p>
    <w:p w:rsidR="00D24B1E" w:rsidRDefault="006327F4">
      <w:pPr>
        <w:pStyle w:val="afd"/>
        <w:spacing w:after="0" w:line="36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lastRenderedPageBreak/>
        <w:t xml:space="preserve">Причины: </w:t>
      </w:r>
    </w:p>
    <w:p w:rsidR="00D24B1E" w:rsidRDefault="006327F4">
      <w:pPr>
        <w:pStyle w:val="afd"/>
        <w:spacing w:after="0" w:line="36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увеличение цен на строительные ресурсы и необходимость проведения повторной государственной экспертизы в части достоверности сметной стоимости по объектам «Образовательно-культурный комплекс в д. </w:t>
      </w:r>
      <w:proofErr w:type="spellStart"/>
      <w:r>
        <w:rPr>
          <w:rFonts w:ascii="Times New Roman" w:hAnsi="Times New Roman"/>
          <w:sz w:val="32"/>
          <w:szCs w:val="32"/>
        </w:rPr>
        <w:t>Хулимсунт</w:t>
      </w:r>
      <w:proofErr w:type="spellEnd"/>
      <w:r>
        <w:rPr>
          <w:rFonts w:ascii="Times New Roman" w:hAnsi="Times New Roman"/>
          <w:sz w:val="32"/>
          <w:szCs w:val="32"/>
        </w:rPr>
        <w:t>» – 59 млн руб.</w:t>
      </w:r>
    </w:p>
    <w:p w:rsidR="00D24B1E" w:rsidRDefault="006327F4">
      <w:pPr>
        <w:pStyle w:val="afd"/>
        <w:spacing w:after="0" w:line="36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Произошло увеличение стоимости строительства по образовательно-культурному комплексу в д. </w:t>
      </w:r>
      <w:proofErr w:type="spellStart"/>
      <w:r>
        <w:rPr>
          <w:rFonts w:ascii="Times New Roman" w:hAnsi="Times New Roman"/>
          <w:sz w:val="32"/>
          <w:szCs w:val="32"/>
        </w:rPr>
        <w:t>Хулимсунт</w:t>
      </w:r>
      <w:proofErr w:type="spellEnd"/>
      <w:r>
        <w:rPr>
          <w:rFonts w:ascii="Times New Roman" w:hAnsi="Times New Roman"/>
          <w:sz w:val="32"/>
          <w:szCs w:val="32"/>
        </w:rPr>
        <w:t xml:space="preserve"> Березовского района. Дополнительное финансирование, необходимое для оплаты работ и ввода объекта в эксплуатацию, утверждено постановлением Правительства автономного округа от 14.04.2023 № 158-п.  Готовность объекта - 83%. Планируемый срок получения заключения </w:t>
      </w:r>
      <w:proofErr w:type="spellStart"/>
      <w:r>
        <w:rPr>
          <w:rFonts w:ascii="Times New Roman" w:hAnsi="Times New Roman"/>
          <w:sz w:val="32"/>
          <w:szCs w:val="32"/>
        </w:rPr>
        <w:t>Госэкспертизы</w:t>
      </w:r>
      <w:proofErr w:type="spellEnd"/>
      <w:r>
        <w:rPr>
          <w:rFonts w:ascii="Times New Roman" w:hAnsi="Times New Roman"/>
          <w:sz w:val="32"/>
          <w:szCs w:val="32"/>
        </w:rPr>
        <w:t xml:space="preserve"> - до 15.07.2023.</w:t>
      </w:r>
    </w:p>
    <w:p w:rsidR="00D24B1E" w:rsidRDefault="006327F4">
      <w:pPr>
        <w:pStyle w:val="afd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- «Средняя школа,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пгт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Приобье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>» – 80 млн руб.</w:t>
      </w:r>
    </w:p>
    <w:p w:rsidR="00D24B1E" w:rsidRDefault="006327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ab/>
        <w:t xml:space="preserve">- невозможность оформления банковской гарантии подрядчиком на выплату аванса по объекту «Реконструкция школы с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пристроем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 для размещения групп детского сада, п. Половинка» – 17 млн руб. </w:t>
      </w:r>
    </w:p>
    <w:p w:rsidR="00D24B1E" w:rsidRDefault="006327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По состоянию на 19.06.2023 строительная готовность объекта 62%. Прогнозируется задержка ввода в эксплуатацию с 28.07.2023 на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15 .</w:t>
      </w:r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t xml:space="preserve">08.2023, связанная с задержкой поставки оборудования; </w:t>
      </w:r>
    </w:p>
    <w:p w:rsidR="00D24B1E" w:rsidRDefault="006327F4">
      <w:pPr>
        <w:pStyle w:val="afd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- экономия по результатам реконструкции здания «Гимназия № 6» </w:t>
      </w:r>
      <w:r>
        <w:rPr>
          <w:rFonts w:ascii="Times New Roman" w:eastAsia="Times New Roman" w:hAnsi="Times New Roman" w:cs="Times New Roman"/>
          <w:sz w:val="32"/>
          <w:szCs w:val="32"/>
        </w:rPr>
        <w:br/>
        <w:t xml:space="preserve">г.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Лангепас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 – 2 млн руб.; по платежам концессионного соглашения (субсидия на проценты) по объекту «Средняя общеобразовательная школа № 9 в микрорайоне 39 г. Сургута. Блок 2» – 6 млн руб.;</w:t>
      </w:r>
    </w:p>
    <w:p w:rsidR="00D24B1E" w:rsidRDefault="006327F4">
      <w:pPr>
        <w:pStyle w:val="afd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- несвоевременное прохождение государственной экспертизы проектной документации по объекту «Средняя общеобразовательная школа в микрорайоне 5А г. Сургут» – 18 млн руб.;</w:t>
      </w:r>
    </w:p>
    <w:p w:rsidR="00D24B1E" w:rsidRDefault="006327F4">
      <w:pPr>
        <w:pStyle w:val="afd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- нарушение сроков проектирования объекта и увеличение сроков прохождения государственной экспертизы по объекту «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Нефтеюганская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lastRenderedPageBreak/>
        <w:t xml:space="preserve">специальная (коррекционная) общеобразовательная школа-интернат </w:t>
      </w:r>
      <w:r>
        <w:rPr>
          <w:rFonts w:ascii="Times New Roman" w:eastAsia="Times New Roman" w:hAnsi="Times New Roman" w:cs="Times New Roman"/>
          <w:sz w:val="32"/>
          <w:szCs w:val="32"/>
        </w:rPr>
        <w:br/>
        <w:t xml:space="preserve">VIII вида» – 43 млн руб. Выставлена претензия на оплату пеней. Пени оплачены. Расторгнут контракт на СМР по объекту в г. Нефтеюганск (школа-интернат 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VIII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типа) 11.04.2023. Формируется аукционная документация для закупочных процедур, заключения нового контракта, новые сроки строительства согласовываются.</w:t>
      </w:r>
    </w:p>
    <w:p w:rsidR="00D24B1E" w:rsidRDefault="006327F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Кассовое освоение региональных проектов на 2023 год.</w:t>
      </w:r>
    </w:p>
    <w:p w:rsidR="00D24B1E" w:rsidRDefault="006327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В 2023 году к освоению запланировано 48,7 млрд руб., общее исполнение на 27.06.2023 составляло 42%.  </w:t>
      </w:r>
    </w:p>
    <w:p w:rsidR="00D24B1E" w:rsidRDefault="006327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План кассового освоения за 5 месяцев 2023 года составляет 16,9 млрд руб., исполнено 99% (16,8 млрд руб.). Это на 12 % больше, чем за аналогичный период прошлого года.</w:t>
      </w:r>
    </w:p>
    <w:p w:rsidR="00D24B1E" w:rsidRDefault="006327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По оперативным данным кассовое освоение на текущую дату составляет 103%</w:t>
      </w:r>
    </w:p>
    <w:p w:rsidR="00D24B1E" w:rsidRDefault="006327F4">
      <w:pPr>
        <w:pStyle w:val="afd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Достижение показателей.</w:t>
      </w:r>
    </w:p>
    <w:p w:rsidR="00D24B1E" w:rsidRDefault="006327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В 2022 году установлено к достижению 162 показателя, из них достигнуто 155 показателей, запланированных к достижению на 2022 год. Общее исполнение составляет 96%.</w:t>
      </w:r>
    </w:p>
    <w:p w:rsidR="00D24B1E" w:rsidRDefault="006327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По итогам 2022 года в зоне внимания находились два национальных проекта:</w:t>
      </w:r>
    </w:p>
    <w:p w:rsidR="00D24B1E" w:rsidRDefault="006327F4">
      <w:pPr>
        <w:pStyle w:val="afd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Национальный проект «Жилье и городская среда»: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план – 15 показателей, факт – 14 показателей. Исполнение составило – 93 %. </w:t>
      </w:r>
    </w:p>
    <w:p w:rsidR="00D24B1E" w:rsidRDefault="006327F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Не достигнут 1 показатель в региональном проекте «Жилье» - «Ввод жилья по программе Стимул». Плановое значение на 2022 год – 0,046 млн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кв.м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.; фактическое – 0,009 млн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кв.м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>. (19% от планового значения).</w:t>
      </w:r>
    </w:p>
    <w:p w:rsidR="00D24B1E" w:rsidRDefault="006327F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lastRenderedPageBreak/>
        <w:t>Причина в недостаточном объеме ввода жилья в МО Нижневартовск. Застройщик ЗАО «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Нижневартовскстройдеталь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», взявший на себя обязательство по вводу объектов жилья, из-за финансовых трудностей не смог построить необходимое количество квадратных метров жилья. При этом автономным округом обязательство по постройке автомобильной дороги выполнено. </w:t>
      </w:r>
    </w:p>
    <w:p w:rsidR="00D24B1E" w:rsidRDefault="006327F4">
      <w:pPr>
        <w:pStyle w:val="afd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Национальный проект «Здравоохранение»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план – 55 показателей, факт – 49 показателей. Исполнение составило – 89 %. </w:t>
      </w:r>
    </w:p>
    <w:p w:rsidR="00D24B1E" w:rsidRDefault="006327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Недостигнуто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 6 показателей регионального проекта «Обеспечение медицинских организаций системы здравоохранения квалифицированными кадрами»:</w:t>
      </w:r>
    </w:p>
    <w:p w:rsidR="00D24B1E" w:rsidRDefault="006327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- «Обеспеченность населения врачами, оказывающими первичную медико-санитарную помощь, чел. на 10 тыс. населения». </w:t>
      </w:r>
      <w:r>
        <w:rPr>
          <w:rFonts w:ascii="Times New Roman" w:eastAsia="Times New Roman" w:hAnsi="Times New Roman" w:cs="Times New Roman"/>
          <w:sz w:val="32"/>
          <w:szCs w:val="32"/>
        </w:rPr>
        <w:br/>
        <w:t>Плановое значение на 2022 год – 30,9; фактическое – 29,6 (96 % от планового значения).</w:t>
      </w:r>
    </w:p>
    <w:p w:rsidR="00D24B1E" w:rsidRDefault="006327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- «Обеспеченность населения средними медицинскими работниками, работающими в государственных и муниципальных медицинских организациях, чел на 10 тыс. населения». </w:t>
      </w:r>
      <w:r>
        <w:rPr>
          <w:rFonts w:ascii="Times New Roman" w:eastAsia="Times New Roman" w:hAnsi="Times New Roman" w:cs="Times New Roman"/>
          <w:sz w:val="32"/>
          <w:szCs w:val="32"/>
        </w:rPr>
        <w:br/>
        <w:t>Плановое значение на 2022 год – 140,9; фактическое– 129,8 (92 % от планового значения).</w:t>
      </w:r>
    </w:p>
    <w:p w:rsidR="00D24B1E" w:rsidRDefault="006327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- «Обеспеченность населения врачами, оказывающими специализированную медицинскую помощь, чел. на 10 тыс. населения». Плановое значение на 2022 год – 20,0; фактическое – 19,0 (95 % от планового значения).</w:t>
      </w:r>
    </w:p>
    <w:p w:rsidR="00D24B1E" w:rsidRDefault="006327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ab/>
        <w:t xml:space="preserve">- «Обеспеченность населения врачами, работающими в государственных и муниципальных медицинских организациях, чел. на </w:t>
      </w:r>
      <w:r>
        <w:rPr>
          <w:rFonts w:ascii="Times New Roman" w:eastAsia="Times New Roman" w:hAnsi="Times New Roman" w:cs="Times New Roman"/>
          <w:sz w:val="32"/>
          <w:szCs w:val="32"/>
        </w:rPr>
        <w:lastRenderedPageBreak/>
        <w:t>10 тыс. населения». Плановое значение на 2022 год – 52,7; фактическое– 50,7 (96 % от планового значения).</w:t>
      </w:r>
    </w:p>
    <w:p w:rsidR="00D24B1E" w:rsidRDefault="006327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- «Обеспеченность медицинскими работниками, оказывающими скорую медицинскую помощь, чел. на 10 тыс. населения». Плановое значение на 2022 год – 9,8; фактическое – 8,8 (90 % от планового значения).</w:t>
      </w:r>
    </w:p>
    <w:p w:rsidR="00D24B1E" w:rsidRDefault="006327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- «Доля специалистов, допущенных к профессиональной деятельности через процедуру аккредитации, от общего количества работающих специалистов, (%)». Плановое значение на 2022 год – 42,4; фактическое – 26,3 (62 % от планового значения).</w:t>
      </w:r>
    </w:p>
    <w:p w:rsidR="00D24B1E" w:rsidRDefault="006327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В декабре 2022 года Думой автономного округа приняты изменения в закон «О гарантиях и компенсациях для лиц, проживающих в автономном округе, работающих в государственных органах и государственных учреждениях автономного округа, территориальном фонде обязательного медицинского страхования автономного округа», позволяющие медицинским кадрам при исчислении заработной платы, установить районный коэффициент в размере 1,5 с момента трудоустройства. Ожидаем, что эта мера позволит обеспечить увеличение значения показателей регионального проекта в 2023 году. </w:t>
      </w:r>
    </w:p>
    <w:p w:rsidR="00D24B1E" w:rsidRDefault="006327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Достижение показателей.</w:t>
      </w:r>
    </w:p>
    <w:p w:rsidR="00D24B1E" w:rsidRDefault="006327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На 27 июня 2023 года запланировано к достижению 127 показателей, достигнуто 125 показателей, что составляет 98% от их 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общего числа, по 2 показателям движемся по плану. </w:t>
      </w:r>
    </w:p>
    <w:p w:rsidR="00D24B1E" w:rsidRDefault="006327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На текущий момент не в полном объеме исполнен один показатель из девяти в региональном проекте </w:t>
      </w:r>
      <w:r>
        <w:rPr>
          <w:rFonts w:ascii="Times New Roman" w:eastAsia="Times New Roman" w:hAnsi="Times New Roman" w:cs="Times New Roman"/>
          <w:i/>
          <w:iCs/>
          <w:sz w:val="32"/>
          <w:szCs w:val="32"/>
        </w:rPr>
        <w:t xml:space="preserve">«Обеспечение медицинских организаций системы здравоохранения квалифицированными кадрами» </w:t>
      </w:r>
    </w:p>
    <w:p w:rsidR="00D24B1E" w:rsidRDefault="006327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1. Обеспеченность населения врачами, оказывающими специализированную медицинскую помощь, чел. на 10 тыс. населения. </w:t>
      </w:r>
      <w:r>
        <w:rPr>
          <w:rFonts w:ascii="Times New Roman" w:eastAsia="Times New Roman" w:hAnsi="Times New Roman" w:cs="Times New Roman"/>
          <w:sz w:val="32"/>
          <w:szCs w:val="32"/>
        </w:rPr>
        <w:lastRenderedPageBreak/>
        <w:t>Плановое значение на 1 полугодие – 19,4; фактическое на 31.05.2023 – 18,8 (97 %);</w:t>
      </w:r>
    </w:p>
    <w:p w:rsidR="00D24B1E" w:rsidRDefault="006327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Инициирован образовательный проект «Учим дома», позволяющий без отрыва от работы, с использованием дистанционных образовательных технологий осуществлять обучение ординаторов первого и второго года обучения, что позволит им обучаться и оставаться трудоустроенными в медицинской организации и работать с пациентами. Пилотная площадка -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Лангепас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D24B1E" w:rsidRDefault="006327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Планируется организация и расширение образовательных программ по специальностям среднего медицинского образования в г.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Лангепас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>, Когалым, Советский на базе профессиональных образовательных организаций в соответствии с потребностью, в автономном округе реализуется 14 мер социальной поддержки медицинских работников, реализуется программа «Земский доктор/ Земский фельдшер», увеличен прием на целевое обучение по программам ординатуры в образовательных организациях автономного округа с 60% до 80% от общего числа контрольных цифр приема.</w:t>
      </w:r>
    </w:p>
    <w:p w:rsidR="00D24B1E" w:rsidRDefault="006327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По итогам проведения информационной кампании,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возросло  количество</w:t>
      </w:r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t xml:space="preserve"> населения проинформированных о мерах социальной поддержки и оплате труда медицинских работников. Это позволило привлечь 115 врачей и 109 средних медицинских работников за период с марта 2023 года по настоящее время.</w:t>
      </w:r>
    </w:p>
    <w:p w:rsidR="00D24B1E" w:rsidRDefault="006327F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t>-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два показателя из шести в региональном проекте </w:t>
      </w:r>
      <w:r>
        <w:rPr>
          <w:rFonts w:ascii="Times New Roman" w:eastAsia="Times New Roman" w:hAnsi="Times New Roman" w:cs="Times New Roman"/>
          <w:i/>
          <w:iCs/>
          <w:sz w:val="32"/>
          <w:szCs w:val="32"/>
        </w:rPr>
        <w:t xml:space="preserve">«Создание единого цифрового контура в здравоохранении на основе единой государственной информационной системы здравоохранения в сфере здравоохранения (ЕГИСЗ) (Ханты-Мансийский автономный округ - 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Югра)».</w:t>
      </w:r>
    </w:p>
    <w:p w:rsidR="00D24B1E" w:rsidRDefault="006327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highlight w:val="white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1.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Доля граждан, являющихся пользователями ЕПГУ, которым доступны электронные медицинские документы в Личном кабинете пациента «Мое здоровье» по факту оказания медицинской помощи за период.  Плановое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значе</w:t>
      </w:r>
      <w:r>
        <w:rPr>
          <w:rFonts w:ascii="Times New Roman" w:eastAsia="Times New Roman" w:hAnsi="Times New Roman" w:cs="Times New Roman"/>
          <w:sz w:val="32"/>
          <w:szCs w:val="32"/>
          <w:highlight w:val="white"/>
        </w:rPr>
        <w:t>ние  –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highlight w:val="white"/>
        </w:rPr>
        <w:t xml:space="preserve"> 31,9; факт – 30,3 (95 %). </w:t>
      </w:r>
    </w:p>
    <w:p w:rsidR="00D24B1E" w:rsidRDefault="006327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  <w:highlight w:val="white"/>
        </w:rPr>
      </w:pPr>
      <w:r>
        <w:rPr>
          <w:rFonts w:ascii="Times New Roman" w:eastAsia="Times New Roman" w:hAnsi="Times New Roman" w:cs="Times New Roman"/>
          <w:sz w:val="32"/>
          <w:szCs w:val="32"/>
          <w:highlight w:val="white"/>
        </w:rPr>
        <w:t>По состоянию на 28.06.2023 данный показатель достигнут в полном объеме.</w:t>
      </w:r>
    </w:p>
    <w:p w:rsidR="00D24B1E" w:rsidRDefault="006327F4">
      <w:pPr>
        <w:shd w:val="clear" w:color="FFFFFF" w:themeColor="background1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highlight w:val="white"/>
        </w:rPr>
      </w:pPr>
      <w:r>
        <w:rPr>
          <w:rFonts w:ascii="Times New Roman" w:eastAsia="Times New Roman" w:hAnsi="Times New Roman" w:cs="Times New Roman"/>
          <w:sz w:val="32"/>
          <w:szCs w:val="32"/>
          <w:highlight w:val="white"/>
        </w:rPr>
        <w:t>Изменена витрина данных для записи на прием к врачу, что облегчает запись на прием. Ожидаем увеличение числа пользователей Личного кабинета пациента «Мое здоровье».</w:t>
      </w:r>
    </w:p>
    <w:p w:rsidR="00D24B1E" w:rsidRDefault="006327F4">
      <w:pPr>
        <w:shd w:val="clear" w:color="FFFFFF" w:themeColor="background1" w:fill="FFFFFF" w:themeFill="background1"/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32"/>
          <w:szCs w:val="32"/>
          <w:highlight w:val="white"/>
        </w:rPr>
        <w:t>2.</w:t>
      </w:r>
      <w: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highlight w:val="white"/>
        </w:rPr>
        <w:t xml:space="preserve">Доля случаев оказания медицинской помощи, по которым предоставлены электронные медицинские документы в подсистеме ЕГИСЗ за период. Плановое значение – 37,2; факт – </w:t>
      </w:r>
      <w:r>
        <w:rPr>
          <w:rFonts w:ascii="Times New Roman" w:eastAsia="Times New Roman" w:hAnsi="Times New Roman" w:cs="Times New Roman"/>
          <w:sz w:val="32"/>
          <w:szCs w:val="32"/>
          <w:highlight w:val="white"/>
        </w:rPr>
        <w:br/>
        <w:t>12,6 (</w:t>
      </w:r>
      <w:r w:rsidRPr="00A02EC4">
        <w:rPr>
          <w:rFonts w:ascii="Times New Roman" w:eastAsia="Times New Roman" w:hAnsi="Times New Roman" w:cs="Times New Roman"/>
          <w:sz w:val="32"/>
          <w:szCs w:val="32"/>
          <w:highlight w:val="white"/>
        </w:rPr>
        <w:t>3</w:t>
      </w:r>
      <w:r>
        <w:rPr>
          <w:rFonts w:ascii="Times New Roman" w:eastAsia="Times New Roman" w:hAnsi="Times New Roman" w:cs="Times New Roman"/>
          <w:sz w:val="32"/>
          <w:szCs w:val="32"/>
          <w:highlight w:val="white"/>
        </w:rPr>
        <w:t>4%).</w:t>
      </w:r>
    </w:p>
    <w:p w:rsidR="00D24B1E" w:rsidRDefault="006327F4">
      <w:pPr>
        <w:shd w:val="clear" w:color="FFFFFF" w:themeColor="background1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highlight w:val="white"/>
        </w:rPr>
      </w:pPr>
      <w:r>
        <w:rPr>
          <w:rFonts w:ascii="Times New Roman" w:eastAsia="Times New Roman" w:hAnsi="Times New Roman" w:cs="Times New Roman"/>
          <w:sz w:val="32"/>
          <w:szCs w:val="32"/>
          <w:highlight w:val="white"/>
        </w:rPr>
        <w:t xml:space="preserve">Для достижения показателя «Доля случаев оказания медицинской помощи, по которым предоставлены электронные медицинские документы в подсистеме ЕГИСЗ» регионального проекта «Создание единого цифрового контура в здравоохранении на основе единой государственной информационной системы здравоохранения (ЕГИСЗ)» в ходе плодотворной работы с медицинскими организациями, постепенно увеличивается количество принятых документов на федеральном уровне. </w:t>
      </w:r>
    </w:p>
    <w:p w:rsidR="00D24B1E" w:rsidRDefault="006327F4">
      <w:pPr>
        <w:shd w:val="clear" w:color="FFFFFF" w:themeColor="background1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32"/>
          <w:szCs w:val="32"/>
          <w:highlight w:val="white"/>
        </w:rPr>
        <w:t>В июне произошло увеличение до 30 документов в минуту. Продолжаем работать в данном направлении, в ближайшие месяцы увеличится лимит до уровня, приближенного к оптимальному. В связи с этим документы начнут уходить в полном объеме.  По итогам 2023 года риски не достижения показателя отсутствуют.</w:t>
      </w:r>
    </w:p>
    <w:p w:rsidR="00D24B1E" w:rsidRDefault="006327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Достижение контрольных точек.</w:t>
      </w:r>
    </w:p>
    <w:p w:rsidR="00D24B1E" w:rsidRDefault="006327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lastRenderedPageBreak/>
        <w:t xml:space="preserve">На 2022 год было запланировано к достижению 1 494 контрольных точки. В полном объеме достигнуто 1 481 контрольная точка, что составляет 99% от их общего числа. </w:t>
      </w:r>
    </w:p>
    <w:p w:rsidR="00D24B1E" w:rsidRDefault="006327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По итогам 2022 года не достигнуто 13 контрольных точек по двум региональным проектам:</w:t>
      </w:r>
    </w:p>
    <w:p w:rsidR="00D24B1E" w:rsidRDefault="006327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- </w:t>
      </w:r>
      <w:r>
        <w:rPr>
          <w:rFonts w:ascii="Times New Roman" w:eastAsia="Times New Roman" w:hAnsi="Times New Roman" w:cs="Times New Roman"/>
          <w:i/>
          <w:sz w:val="32"/>
          <w:szCs w:val="32"/>
        </w:rPr>
        <w:t xml:space="preserve">«Развитие системы оказания первичной медико-санитарной помощи» - </w:t>
      </w:r>
      <w:r>
        <w:rPr>
          <w:rFonts w:ascii="Times New Roman" w:eastAsia="Times New Roman" w:hAnsi="Times New Roman" w:cs="Times New Roman"/>
          <w:sz w:val="32"/>
          <w:szCs w:val="32"/>
        </w:rPr>
        <w:t>5 контрольных точек по результату «Количество субъектов РФ, на территории которых страховыми медицинскими организациями обеспечивается защита прав застрахованных лиц при получении ими медицинской помощи за пределами территории страхования».</w:t>
      </w:r>
    </w:p>
    <w:p w:rsidR="00D24B1E" w:rsidRDefault="006327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Данный результат не достигнут ни одним субъектом РФ в связи с отсутствием необходимых изменений в федеральные нормативно-правовые акты. После внесения изменений в нормативно-правовые акты РФ возможно достижение контрольной точки по созданию офиса по защите прав застрахованных лиц, прогнозный срок исполнения 31.07.2023.</w:t>
      </w:r>
    </w:p>
    <w:p w:rsidR="00D24B1E" w:rsidRDefault="006327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- </w:t>
      </w:r>
      <w:r>
        <w:rPr>
          <w:rFonts w:ascii="Times New Roman" w:hAnsi="Times New Roman" w:cs="Times New Roman"/>
          <w:i/>
          <w:sz w:val="32"/>
          <w:szCs w:val="32"/>
        </w:rPr>
        <w:t xml:space="preserve">«Модернизация первичного звена здравоохранения» - </w:t>
      </w:r>
      <w:r>
        <w:rPr>
          <w:rFonts w:ascii="Times New Roman" w:eastAsia="Times New Roman" w:hAnsi="Times New Roman" w:cs="Times New Roman"/>
          <w:sz w:val="32"/>
          <w:szCs w:val="32"/>
        </w:rPr>
        <w:t>восемь</w:t>
      </w:r>
      <w:r>
        <w:rPr>
          <w:rFonts w:ascii="Times New Roman" w:hAnsi="Times New Roman" w:cs="Times New Roman"/>
          <w:sz w:val="32"/>
          <w:szCs w:val="32"/>
        </w:rPr>
        <w:t xml:space="preserve"> контрольных точек по трем результатам:</w:t>
      </w:r>
    </w:p>
    <w:p w:rsidR="00D24B1E" w:rsidRDefault="006327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1. «Осуществлено новое строительство (реконструкция) объектов медицинских организаций». Плановое значение на 2022 год – 5 единиц, фактическое значение достижения - 3 единицы (4 КТ).</w:t>
      </w:r>
    </w:p>
    <w:p w:rsidR="00D24B1E" w:rsidRDefault="006327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На 13.01.2023 завершено строительство трех объектов – </w:t>
      </w:r>
      <w:r>
        <w:rPr>
          <w:rFonts w:ascii="Times New Roman" w:eastAsia="Times New Roman" w:hAnsi="Times New Roman" w:cs="Times New Roman"/>
          <w:sz w:val="32"/>
          <w:szCs w:val="32"/>
        </w:rPr>
        <w:br/>
        <w:t xml:space="preserve">в п.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Сергино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, в д. Белогорье, в д.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Ягурьях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>. Строительство в д. -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Русскинская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 завершено 13.02.2023 </w:t>
      </w:r>
    </w:p>
    <w:p w:rsidR="00D24B1E" w:rsidRDefault="006327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2. «Осуществлен капитальный ремонт зданий медицинских организаций и их обособленных структурных подразделений, расположенных в том числе в сельской местности, рабочих поселках, 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lastRenderedPageBreak/>
        <w:t xml:space="preserve">поселках городского типа и малых городах с численностью населения до 50 тыс. человек» (2 КТ). </w:t>
      </w:r>
    </w:p>
    <w:p w:rsidR="00D24B1E" w:rsidRDefault="006327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Капитальный ремонт в Белоярской больнице завершён 12.05.2023 года. </w:t>
      </w:r>
    </w:p>
    <w:p w:rsidR="00D24B1E" w:rsidRDefault="006327F4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32"/>
          <w:szCs w:val="32"/>
        </w:rPr>
        <w:t>3. «Приобретено оборудование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тыс. человек (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 из резервного фонда Правительства Российской Федерации)» (2 КТ).</w:t>
      </w:r>
      <w:r>
        <w:t xml:space="preserve"> </w:t>
      </w:r>
    </w:p>
    <w:p w:rsidR="00D24B1E" w:rsidRDefault="006327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Оборудование установлено в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Нефтеюганской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 больнице 21.04.2023.</w:t>
      </w:r>
    </w:p>
    <w:p w:rsidR="00D24B1E" w:rsidRDefault="006327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На 1 июня 2023 год запланировано к достижению </w:t>
      </w:r>
      <w:r>
        <w:rPr>
          <w:rFonts w:ascii="Times New Roman" w:eastAsia="Times New Roman" w:hAnsi="Times New Roman" w:cs="Times New Roman"/>
          <w:sz w:val="32"/>
          <w:szCs w:val="32"/>
        </w:rPr>
        <w:br/>
        <w:t xml:space="preserve">542 контрольных точки, достигнуто 412 контрольных точек, что составляет 76 % от их общего числа КТ. </w:t>
      </w:r>
    </w:p>
    <w:p w:rsidR="00D24B1E" w:rsidRDefault="006327F4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32"/>
          <w:szCs w:val="32"/>
        </w:rPr>
        <w:t>По итогам 1 полугодия контрольные точки достигнуты в полном объеме: запланировано к достижению 550 КТ, исполнение 100%.</w:t>
      </w:r>
    </w:p>
    <w:p w:rsidR="00D24B1E" w:rsidRDefault="00D24B1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sectPr w:rsidR="00D24B1E">
      <w:headerReference w:type="default" r:id="rId9"/>
      <w:footerReference w:type="default" r:id="rId10"/>
      <w:pgSz w:w="11906" w:h="16838"/>
      <w:pgMar w:top="851" w:right="737" w:bottom="284" w:left="1134" w:header="426" w:footer="14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A26" w:rsidRDefault="001E5A26">
      <w:pPr>
        <w:spacing w:after="0" w:line="240" w:lineRule="auto"/>
      </w:pPr>
      <w:r>
        <w:separator/>
      </w:r>
    </w:p>
  </w:endnote>
  <w:endnote w:type="continuationSeparator" w:id="0">
    <w:p w:rsidR="001E5A26" w:rsidRDefault="001E5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B1E" w:rsidRDefault="00D24B1E">
    <w:pP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:rsidR="00D24B1E" w:rsidRDefault="00D24B1E">
    <w:pP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A26" w:rsidRDefault="001E5A26">
      <w:pPr>
        <w:spacing w:after="0" w:line="240" w:lineRule="auto"/>
      </w:pPr>
      <w:r>
        <w:separator/>
      </w:r>
    </w:p>
  </w:footnote>
  <w:footnote w:type="continuationSeparator" w:id="0">
    <w:p w:rsidR="001E5A26" w:rsidRDefault="001E5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B1E" w:rsidRDefault="006327F4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A02EC4">
      <w:rPr>
        <w:rFonts w:ascii="Times New Roman" w:eastAsia="Times New Roman" w:hAnsi="Times New Roman" w:cs="Times New Roman"/>
        <w:noProof/>
        <w:color w:val="000000"/>
        <w:sz w:val="24"/>
        <w:szCs w:val="24"/>
      </w:rPr>
      <w:t>2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56120"/>
    <w:multiLevelType w:val="hybridMultilevel"/>
    <w:tmpl w:val="B3AC66C4"/>
    <w:lvl w:ilvl="0" w:tplc="FFDE88C4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52AE6A4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FA70580E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93CA12F2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482E979E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033C7236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EB3E3592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945E6364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79902A48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1DBB529C"/>
    <w:multiLevelType w:val="multilevel"/>
    <w:tmpl w:val="F62CBC6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5E87F60"/>
    <w:multiLevelType w:val="hybridMultilevel"/>
    <w:tmpl w:val="B9323AB2"/>
    <w:lvl w:ilvl="0" w:tplc="27B83A52">
      <w:start w:val="1"/>
      <w:numFmt w:val="decimal"/>
      <w:lvlText w:val="%1."/>
      <w:lvlJc w:val="left"/>
      <w:pPr>
        <w:ind w:left="1105" w:hanging="360"/>
      </w:pPr>
      <w:rPr>
        <w:rFonts w:hint="default"/>
      </w:rPr>
    </w:lvl>
    <w:lvl w:ilvl="1" w:tplc="EEF6D670">
      <w:start w:val="1"/>
      <w:numFmt w:val="lowerLetter"/>
      <w:lvlText w:val="%2."/>
      <w:lvlJc w:val="left"/>
      <w:pPr>
        <w:ind w:left="1825" w:hanging="360"/>
      </w:pPr>
    </w:lvl>
    <w:lvl w:ilvl="2" w:tplc="0786F676">
      <w:start w:val="1"/>
      <w:numFmt w:val="lowerRoman"/>
      <w:lvlText w:val="%3."/>
      <w:lvlJc w:val="right"/>
      <w:pPr>
        <w:ind w:left="2545" w:hanging="180"/>
      </w:pPr>
    </w:lvl>
    <w:lvl w:ilvl="3" w:tplc="B68EF5C4">
      <w:start w:val="1"/>
      <w:numFmt w:val="decimal"/>
      <w:lvlText w:val="%4."/>
      <w:lvlJc w:val="left"/>
      <w:pPr>
        <w:ind w:left="3265" w:hanging="360"/>
      </w:pPr>
    </w:lvl>
    <w:lvl w:ilvl="4" w:tplc="EB829448">
      <w:start w:val="1"/>
      <w:numFmt w:val="lowerLetter"/>
      <w:lvlText w:val="%5."/>
      <w:lvlJc w:val="left"/>
      <w:pPr>
        <w:ind w:left="3985" w:hanging="360"/>
      </w:pPr>
    </w:lvl>
    <w:lvl w:ilvl="5" w:tplc="291A3CAA">
      <w:start w:val="1"/>
      <w:numFmt w:val="lowerRoman"/>
      <w:lvlText w:val="%6."/>
      <w:lvlJc w:val="right"/>
      <w:pPr>
        <w:ind w:left="4705" w:hanging="180"/>
      </w:pPr>
    </w:lvl>
    <w:lvl w:ilvl="6" w:tplc="D13A5CFC">
      <w:start w:val="1"/>
      <w:numFmt w:val="decimal"/>
      <w:lvlText w:val="%7."/>
      <w:lvlJc w:val="left"/>
      <w:pPr>
        <w:ind w:left="5425" w:hanging="360"/>
      </w:pPr>
    </w:lvl>
    <w:lvl w:ilvl="7" w:tplc="CC02EFC6">
      <w:start w:val="1"/>
      <w:numFmt w:val="lowerLetter"/>
      <w:lvlText w:val="%8."/>
      <w:lvlJc w:val="left"/>
      <w:pPr>
        <w:ind w:left="6145" w:hanging="360"/>
      </w:pPr>
    </w:lvl>
    <w:lvl w:ilvl="8" w:tplc="18DC08E8">
      <w:start w:val="1"/>
      <w:numFmt w:val="lowerRoman"/>
      <w:lvlText w:val="%9."/>
      <w:lvlJc w:val="right"/>
      <w:pPr>
        <w:ind w:left="6865" w:hanging="180"/>
      </w:pPr>
    </w:lvl>
  </w:abstractNum>
  <w:abstractNum w:abstractNumId="3" w15:restartNumberingAfterBreak="0">
    <w:nsid w:val="316C4BA3"/>
    <w:multiLevelType w:val="hybridMultilevel"/>
    <w:tmpl w:val="BEF0753C"/>
    <w:lvl w:ilvl="0" w:tplc="0A3CF7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76CA05E">
      <w:start w:val="1"/>
      <w:numFmt w:val="lowerLetter"/>
      <w:lvlText w:val="%2."/>
      <w:lvlJc w:val="left"/>
      <w:pPr>
        <w:ind w:left="1789" w:hanging="360"/>
      </w:pPr>
    </w:lvl>
    <w:lvl w:ilvl="2" w:tplc="A398777A">
      <w:start w:val="1"/>
      <w:numFmt w:val="lowerRoman"/>
      <w:lvlText w:val="%3."/>
      <w:lvlJc w:val="right"/>
      <w:pPr>
        <w:ind w:left="2509" w:hanging="180"/>
      </w:pPr>
    </w:lvl>
    <w:lvl w:ilvl="3" w:tplc="08282AE6">
      <w:start w:val="1"/>
      <w:numFmt w:val="decimal"/>
      <w:lvlText w:val="%4."/>
      <w:lvlJc w:val="left"/>
      <w:pPr>
        <w:ind w:left="3229" w:hanging="360"/>
      </w:pPr>
    </w:lvl>
    <w:lvl w:ilvl="4" w:tplc="0972995A">
      <w:start w:val="1"/>
      <w:numFmt w:val="lowerLetter"/>
      <w:lvlText w:val="%5."/>
      <w:lvlJc w:val="left"/>
      <w:pPr>
        <w:ind w:left="3949" w:hanging="360"/>
      </w:pPr>
    </w:lvl>
    <w:lvl w:ilvl="5" w:tplc="A9E06A4A">
      <w:start w:val="1"/>
      <w:numFmt w:val="lowerRoman"/>
      <w:lvlText w:val="%6."/>
      <w:lvlJc w:val="right"/>
      <w:pPr>
        <w:ind w:left="4669" w:hanging="180"/>
      </w:pPr>
    </w:lvl>
    <w:lvl w:ilvl="6" w:tplc="2B34D6B6">
      <w:start w:val="1"/>
      <w:numFmt w:val="decimal"/>
      <w:lvlText w:val="%7."/>
      <w:lvlJc w:val="left"/>
      <w:pPr>
        <w:ind w:left="5389" w:hanging="360"/>
      </w:pPr>
    </w:lvl>
    <w:lvl w:ilvl="7" w:tplc="B596BBBA">
      <w:start w:val="1"/>
      <w:numFmt w:val="lowerLetter"/>
      <w:lvlText w:val="%8."/>
      <w:lvlJc w:val="left"/>
      <w:pPr>
        <w:ind w:left="6109" w:hanging="360"/>
      </w:pPr>
    </w:lvl>
    <w:lvl w:ilvl="8" w:tplc="6E64764C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532614"/>
    <w:multiLevelType w:val="hybridMultilevel"/>
    <w:tmpl w:val="00D896FC"/>
    <w:lvl w:ilvl="0" w:tplc="D30AD7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31816FE">
      <w:start w:val="1"/>
      <w:numFmt w:val="lowerLetter"/>
      <w:lvlText w:val="%2."/>
      <w:lvlJc w:val="left"/>
      <w:pPr>
        <w:ind w:left="1789" w:hanging="360"/>
      </w:pPr>
    </w:lvl>
    <w:lvl w:ilvl="2" w:tplc="4FBC4A8A">
      <w:start w:val="1"/>
      <w:numFmt w:val="lowerRoman"/>
      <w:lvlText w:val="%3."/>
      <w:lvlJc w:val="right"/>
      <w:pPr>
        <w:ind w:left="2509" w:hanging="180"/>
      </w:pPr>
    </w:lvl>
    <w:lvl w:ilvl="3" w:tplc="255E0EF6">
      <w:start w:val="1"/>
      <w:numFmt w:val="decimal"/>
      <w:lvlText w:val="%4."/>
      <w:lvlJc w:val="left"/>
      <w:pPr>
        <w:ind w:left="3229" w:hanging="360"/>
      </w:pPr>
    </w:lvl>
    <w:lvl w:ilvl="4" w:tplc="512682C2">
      <w:start w:val="1"/>
      <w:numFmt w:val="lowerLetter"/>
      <w:lvlText w:val="%5."/>
      <w:lvlJc w:val="left"/>
      <w:pPr>
        <w:ind w:left="3949" w:hanging="360"/>
      </w:pPr>
    </w:lvl>
    <w:lvl w:ilvl="5" w:tplc="B76889A8">
      <w:start w:val="1"/>
      <w:numFmt w:val="lowerRoman"/>
      <w:lvlText w:val="%6."/>
      <w:lvlJc w:val="right"/>
      <w:pPr>
        <w:ind w:left="4669" w:hanging="180"/>
      </w:pPr>
    </w:lvl>
    <w:lvl w:ilvl="6" w:tplc="578CEF92">
      <w:start w:val="1"/>
      <w:numFmt w:val="decimal"/>
      <w:lvlText w:val="%7."/>
      <w:lvlJc w:val="left"/>
      <w:pPr>
        <w:ind w:left="5389" w:hanging="360"/>
      </w:pPr>
    </w:lvl>
    <w:lvl w:ilvl="7" w:tplc="5354396C">
      <w:start w:val="1"/>
      <w:numFmt w:val="lowerLetter"/>
      <w:lvlText w:val="%8."/>
      <w:lvlJc w:val="left"/>
      <w:pPr>
        <w:ind w:left="6109" w:hanging="360"/>
      </w:pPr>
    </w:lvl>
    <w:lvl w:ilvl="8" w:tplc="49A26432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7FF7859"/>
    <w:multiLevelType w:val="hybridMultilevel"/>
    <w:tmpl w:val="8496D2D4"/>
    <w:lvl w:ilvl="0" w:tplc="9F062454">
      <w:start w:val="1"/>
      <w:numFmt w:val="decimal"/>
      <w:lvlText w:val="%1."/>
      <w:lvlJc w:val="left"/>
    </w:lvl>
    <w:lvl w:ilvl="1" w:tplc="14D21FCC">
      <w:start w:val="1"/>
      <w:numFmt w:val="lowerLetter"/>
      <w:lvlText w:val="%2."/>
      <w:lvlJc w:val="left"/>
      <w:pPr>
        <w:ind w:left="1440" w:hanging="360"/>
      </w:pPr>
    </w:lvl>
    <w:lvl w:ilvl="2" w:tplc="3A7275B8">
      <w:start w:val="1"/>
      <w:numFmt w:val="lowerRoman"/>
      <w:lvlText w:val="%3."/>
      <w:lvlJc w:val="right"/>
      <w:pPr>
        <w:ind w:left="2160" w:hanging="180"/>
      </w:pPr>
    </w:lvl>
    <w:lvl w:ilvl="3" w:tplc="761C6B8A">
      <w:start w:val="1"/>
      <w:numFmt w:val="decimal"/>
      <w:lvlText w:val="%4."/>
      <w:lvlJc w:val="left"/>
      <w:pPr>
        <w:ind w:left="2880" w:hanging="360"/>
      </w:pPr>
    </w:lvl>
    <w:lvl w:ilvl="4" w:tplc="2AA45B62">
      <w:start w:val="1"/>
      <w:numFmt w:val="lowerLetter"/>
      <w:lvlText w:val="%5."/>
      <w:lvlJc w:val="left"/>
      <w:pPr>
        <w:ind w:left="3600" w:hanging="360"/>
      </w:pPr>
    </w:lvl>
    <w:lvl w:ilvl="5" w:tplc="3B581B9C">
      <w:start w:val="1"/>
      <w:numFmt w:val="lowerRoman"/>
      <w:lvlText w:val="%6."/>
      <w:lvlJc w:val="right"/>
      <w:pPr>
        <w:ind w:left="4320" w:hanging="180"/>
      </w:pPr>
    </w:lvl>
    <w:lvl w:ilvl="6" w:tplc="9B94E404">
      <w:start w:val="1"/>
      <w:numFmt w:val="decimal"/>
      <w:lvlText w:val="%7."/>
      <w:lvlJc w:val="left"/>
      <w:pPr>
        <w:ind w:left="5040" w:hanging="360"/>
      </w:pPr>
    </w:lvl>
    <w:lvl w:ilvl="7" w:tplc="12FA79A6">
      <w:start w:val="1"/>
      <w:numFmt w:val="lowerLetter"/>
      <w:lvlText w:val="%8."/>
      <w:lvlJc w:val="left"/>
      <w:pPr>
        <w:ind w:left="5760" w:hanging="360"/>
      </w:pPr>
    </w:lvl>
    <w:lvl w:ilvl="8" w:tplc="38CA02B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D443A"/>
    <w:multiLevelType w:val="hybridMultilevel"/>
    <w:tmpl w:val="5F0EF996"/>
    <w:lvl w:ilvl="0" w:tplc="891ECA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65E803A">
      <w:start w:val="1"/>
      <w:numFmt w:val="lowerLetter"/>
      <w:lvlText w:val="%2."/>
      <w:lvlJc w:val="left"/>
      <w:pPr>
        <w:ind w:left="1789" w:hanging="360"/>
      </w:pPr>
    </w:lvl>
    <w:lvl w:ilvl="2" w:tplc="BEE03216">
      <w:start w:val="1"/>
      <w:numFmt w:val="lowerRoman"/>
      <w:lvlText w:val="%3."/>
      <w:lvlJc w:val="right"/>
      <w:pPr>
        <w:ind w:left="2509" w:hanging="180"/>
      </w:pPr>
    </w:lvl>
    <w:lvl w:ilvl="3" w:tplc="BB867EAC">
      <w:start w:val="1"/>
      <w:numFmt w:val="decimal"/>
      <w:lvlText w:val="%4."/>
      <w:lvlJc w:val="left"/>
      <w:pPr>
        <w:ind w:left="3229" w:hanging="360"/>
      </w:pPr>
    </w:lvl>
    <w:lvl w:ilvl="4" w:tplc="039819FA">
      <w:start w:val="1"/>
      <w:numFmt w:val="lowerLetter"/>
      <w:lvlText w:val="%5."/>
      <w:lvlJc w:val="left"/>
      <w:pPr>
        <w:ind w:left="3949" w:hanging="360"/>
      </w:pPr>
    </w:lvl>
    <w:lvl w:ilvl="5" w:tplc="0368E458">
      <w:start w:val="1"/>
      <w:numFmt w:val="lowerRoman"/>
      <w:lvlText w:val="%6."/>
      <w:lvlJc w:val="right"/>
      <w:pPr>
        <w:ind w:left="4669" w:hanging="180"/>
      </w:pPr>
    </w:lvl>
    <w:lvl w:ilvl="6" w:tplc="AD4CAE2E">
      <w:start w:val="1"/>
      <w:numFmt w:val="decimal"/>
      <w:lvlText w:val="%7."/>
      <w:lvlJc w:val="left"/>
      <w:pPr>
        <w:ind w:left="5389" w:hanging="360"/>
      </w:pPr>
    </w:lvl>
    <w:lvl w:ilvl="7" w:tplc="AFC6AAC0">
      <w:start w:val="1"/>
      <w:numFmt w:val="lowerLetter"/>
      <w:lvlText w:val="%8."/>
      <w:lvlJc w:val="left"/>
      <w:pPr>
        <w:ind w:left="6109" w:hanging="360"/>
      </w:pPr>
    </w:lvl>
    <w:lvl w:ilvl="8" w:tplc="0EE47E4C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8E07CEB"/>
    <w:multiLevelType w:val="hybridMultilevel"/>
    <w:tmpl w:val="3326C7D2"/>
    <w:lvl w:ilvl="0" w:tplc="3BD0227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7E144A7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FD8EB4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60BB7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794E39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F9658A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DD34D53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8CE568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0C6CF4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4CD5870"/>
    <w:multiLevelType w:val="hybridMultilevel"/>
    <w:tmpl w:val="36608AF6"/>
    <w:lvl w:ilvl="0" w:tplc="95DEE80C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BADE475A">
      <w:start w:val="1"/>
      <w:numFmt w:val="lowerLetter"/>
      <w:lvlText w:val="%2."/>
      <w:lvlJc w:val="left"/>
      <w:pPr>
        <w:ind w:left="1789" w:hanging="360"/>
      </w:pPr>
    </w:lvl>
    <w:lvl w:ilvl="2" w:tplc="CE426BBC">
      <w:start w:val="1"/>
      <w:numFmt w:val="lowerRoman"/>
      <w:lvlText w:val="%3."/>
      <w:lvlJc w:val="right"/>
      <w:pPr>
        <w:ind w:left="2509" w:hanging="180"/>
      </w:pPr>
    </w:lvl>
    <w:lvl w:ilvl="3" w:tplc="88C459A2">
      <w:start w:val="1"/>
      <w:numFmt w:val="decimal"/>
      <w:lvlText w:val="%4."/>
      <w:lvlJc w:val="left"/>
      <w:pPr>
        <w:ind w:left="3229" w:hanging="360"/>
      </w:pPr>
    </w:lvl>
    <w:lvl w:ilvl="4" w:tplc="F3FC9004">
      <w:start w:val="1"/>
      <w:numFmt w:val="lowerLetter"/>
      <w:lvlText w:val="%5."/>
      <w:lvlJc w:val="left"/>
      <w:pPr>
        <w:ind w:left="3949" w:hanging="360"/>
      </w:pPr>
    </w:lvl>
    <w:lvl w:ilvl="5" w:tplc="6D8E746E">
      <w:start w:val="1"/>
      <w:numFmt w:val="lowerRoman"/>
      <w:lvlText w:val="%6."/>
      <w:lvlJc w:val="right"/>
      <w:pPr>
        <w:ind w:left="4669" w:hanging="180"/>
      </w:pPr>
    </w:lvl>
    <w:lvl w:ilvl="6" w:tplc="42C03524">
      <w:start w:val="1"/>
      <w:numFmt w:val="decimal"/>
      <w:lvlText w:val="%7."/>
      <w:lvlJc w:val="left"/>
      <w:pPr>
        <w:ind w:left="5389" w:hanging="360"/>
      </w:pPr>
    </w:lvl>
    <w:lvl w:ilvl="7" w:tplc="33CEE702">
      <w:start w:val="1"/>
      <w:numFmt w:val="lowerLetter"/>
      <w:lvlText w:val="%8."/>
      <w:lvlJc w:val="left"/>
      <w:pPr>
        <w:ind w:left="6109" w:hanging="360"/>
      </w:pPr>
    </w:lvl>
    <w:lvl w:ilvl="8" w:tplc="B3AEB624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D1726AD"/>
    <w:multiLevelType w:val="hybridMultilevel"/>
    <w:tmpl w:val="CD1E8D14"/>
    <w:lvl w:ilvl="0" w:tplc="C30E7094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58ECB2BA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19123508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FABC9D1C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E800CEC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7F4619E6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EBFCCF96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63DC758C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1E26185A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2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</w:num>
  <w:num w:numId="9">
    <w:abstractNumId w:val="3"/>
  </w:num>
  <w:num w:numId="10">
    <w:abstractNumId w:val="0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B1E"/>
    <w:rsid w:val="00025DDC"/>
    <w:rsid w:val="001E5A26"/>
    <w:rsid w:val="006327F4"/>
    <w:rsid w:val="00A02EC4"/>
    <w:rsid w:val="00D2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1FC143-1616-44C8-B853-B509D3B11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a4">
    <w:name w:val="Название Знак"/>
    <w:basedOn w:val="a0"/>
    <w:link w:val="a5"/>
    <w:uiPriority w:val="10"/>
    <w:rPr>
      <w:sz w:val="48"/>
      <w:szCs w:val="48"/>
    </w:rPr>
  </w:style>
  <w:style w:type="character" w:customStyle="1" w:styleId="a6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c">
    <w:name w:val="TOC Heading"/>
    <w:uiPriority w:val="39"/>
    <w:unhideWhenUsed/>
  </w:style>
  <w:style w:type="paragraph" w:styleId="ad">
    <w:name w:val="table of figures"/>
    <w:basedOn w:val="a"/>
    <w:next w:val="a"/>
    <w:uiPriority w:val="99"/>
    <w:unhideWhenUsed/>
    <w:pPr>
      <w:spacing w:after="0"/>
    </w:pPr>
  </w:style>
  <w:style w:type="paragraph" w:styleId="ae">
    <w:name w:val="Balloon Text"/>
    <w:basedOn w:val="a"/>
    <w:link w:val="af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unhideWhenUsed/>
    <w:qFormat/>
    <w:rPr>
      <w:b/>
      <w:bCs/>
    </w:rPr>
  </w:style>
  <w:style w:type="paragraph" w:styleId="af4">
    <w:name w:val="endnote text"/>
    <w:basedOn w:val="a"/>
    <w:link w:val="af5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af6">
    <w:name w:val="footnote text"/>
    <w:basedOn w:val="a"/>
    <w:link w:val="af7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af8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Subtitle"/>
    <w:basedOn w:val="a"/>
    <w:next w:val="a"/>
    <w:link w:val="a6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Title"/>
    <w:basedOn w:val="a"/>
    <w:next w:val="a"/>
    <w:link w:val="a4"/>
    <w:qFormat/>
    <w:pPr>
      <w:keepNext/>
      <w:keepLines/>
      <w:spacing w:before="480" w:after="120"/>
    </w:pPr>
    <w:rPr>
      <w:b/>
      <w:sz w:val="72"/>
      <w:szCs w:val="72"/>
    </w:rPr>
  </w:style>
  <w:style w:type="character" w:styleId="af9">
    <w:name w:val="annotation reference"/>
    <w:basedOn w:val="a0"/>
    <w:uiPriority w:val="99"/>
    <w:unhideWhenUsed/>
    <w:qFormat/>
    <w:rPr>
      <w:sz w:val="16"/>
      <w:szCs w:val="16"/>
    </w:rPr>
  </w:style>
  <w:style w:type="character" w:styleId="afa">
    <w:name w:val="endnote reference"/>
    <w:basedOn w:val="a0"/>
    <w:uiPriority w:val="99"/>
    <w:unhideWhenUsed/>
    <w:qFormat/>
    <w:rPr>
      <w:vertAlign w:val="superscript"/>
    </w:rPr>
  </w:style>
  <w:style w:type="character" w:styleId="afb">
    <w:name w:val="footnote reference"/>
    <w:basedOn w:val="a0"/>
    <w:uiPriority w:val="99"/>
    <w:unhideWhenUsed/>
    <w:qFormat/>
    <w:rPr>
      <w:vertAlign w:val="superscript"/>
    </w:rPr>
  </w:style>
  <w:style w:type="table" w:styleId="afc">
    <w:name w:val="Table Grid"/>
    <w:basedOn w:val="a1"/>
    <w:uiPriority w:val="39"/>
    <w:qFormat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1">
    <w:name w:val="Текст примечания Знак"/>
    <w:basedOn w:val="a0"/>
    <w:link w:val="af0"/>
    <w:uiPriority w:val="99"/>
    <w:semiHidden/>
    <w:qFormat/>
    <w:rPr>
      <w:sz w:val="20"/>
      <w:szCs w:val="20"/>
    </w:rPr>
  </w:style>
  <w:style w:type="character" w:customStyle="1" w:styleId="af">
    <w:name w:val="Текст выноски Знак"/>
    <w:basedOn w:val="a0"/>
    <w:link w:val="ae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af3">
    <w:name w:val="Тема примечания Знак"/>
    <w:basedOn w:val="af1"/>
    <w:link w:val="af2"/>
    <w:uiPriority w:val="99"/>
    <w:semiHidden/>
    <w:qFormat/>
    <w:rPr>
      <w:b/>
      <w:bCs/>
      <w:sz w:val="20"/>
      <w:szCs w:val="20"/>
    </w:rPr>
  </w:style>
  <w:style w:type="paragraph" w:customStyle="1" w:styleId="13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f7">
    <w:name w:val="Текст сноски Знак"/>
    <w:basedOn w:val="a0"/>
    <w:link w:val="af6"/>
    <w:uiPriority w:val="99"/>
    <w:qFormat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qFormat/>
    <w:rPr>
      <w:sz w:val="20"/>
      <w:szCs w:val="20"/>
    </w:rPr>
  </w:style>
  <w:style w:type="paragraph" w:customStyle="1" w:styleId="Default">
    <w:name w:val="Default"/>
    <w:qFormat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4">
    <w:name w:val="Абзац списка2"/>
    <w:basedOn w:val="a"/>
    <w:uiPriority w:val="34"/>
    <w:qFormat/>
    <w:pPr>
      <w:ind w:left="720"/>
      <w:contextualSpacing/>
    </w:pPr>
    <w:rPr>
      <w:color w:val="00000A"/>
    </w:rPr>
  </w:style>
  <w:style w:type="paragraph" w:customStyle="1" w:styleId="33">
    <w:name w:val="Абзац списка3"/>
    <w:basedOn w:val="a"/>
    <w:uiPriority w:val="99"/>
    <w:qFormat/>
    <w:pPr>
      <w:ind w:left="720"/>
      <w:contextualSpacing/>
    </w:pPr>
  </w:style>
  <w:style w:type="paragraph" w:styleId="afd">
    <w:name w:val="List Paragraph"/>
    <w:basedOn w:val="a"/>
    <w:link w:val="afe"/>
    <w:uiPriority w:val="34"/>
    <w:qFormat/>
    <w:pPr>
      <w:ind w:left="720"/>
      <w:contextualSpacing/>
    </w:pPr>
  </w:style>
  <w:style w:type="paragraph" w:styleId="aff">
    <w:name w:val="header"/>
    <w:basedOn w:val="a"/>
    <w:link w:val="af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Верхний колонтитул Знак"/>
    <w:basedOn w:val="a0"/>
    <w:link w:val="aff"/>
    <w:uiPriority w:val="99"/>
    <w:rPr>
      <w:sz w:val="22"/>
      <w:szCs w:val="22"/>
    </w:rPr>
  </w:style>
  <w:style w:type="paragraph" w:styleId="aff1">
    <w:name w:val="footer"/>
    <w:basedOn w:val="a"/>
    <w:link w:val="af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Нижний колонтитул Знак"/>
    <w:basedOn w:val="a0"/>
    <w:link w:val="aff1"/>
    <w:uiPriority w:val="99"/>
    <w:rPr>
      <w:sz w:val="22"/>
      <w:szCs w:val="22"/>
    </w:rPr>
  </w:style>
  <w:style w:type="character" w:customStyle="1" w:styleId="afe">
    <w:name w:val="Абзац списка Знак"/>
    <w:link w:val="afd"/>
    <w:uiPriority w:val="34"/>
    <w:rPr>
      <w:sz w:val="22"/>
      <w:szCs w:val="22"/>
    </w:rPr>
  </w:style>
  <w:style w:type="paragraph" w:styleId="aff3">
    <w:name w:val="Revision"/>
    <w:hidden/>
    <w:uiPriority w:val="99"/>
    <w:semiHidden/>
    <w:pPr>
      <w:spacing w:after="0" w:line="240" w:lineRule="auto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18CCF18-9E3D-4520-B402-F41118894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2273</Words>
  <Characters>12957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Ашурбаев Ашурали Анарбаевич</dc:creator>
  <cp:lastModifiedBy>Андрюхин Владимир Игоревич</cp:lastModifiedBy>
  <cp:revision>2</cp:revision>
  <dcterms:created xsi:type="dcterms:W3CDTF">2023-06-29T08:12:00Z</dcterms:created>
  <dcterms:modified xsi:type="dcterms:W3CDTF">2023-06-29T08:12:00Z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66C1F13E3279EF254F8A51623194B81E</vt:lpwstr>
  </property>
  <property fmtid="{D5CDD505-2E9C-101B-9397-08002B2CF9AE}" pid="3" name="KSOProductBuildVer">
    <vt:lpwstr>2052-11.24.2</vt:lpwstr>
  </property>
</Properties>
</file>